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C723" w14:textId="77777777" w:rsidR="00AE27FC" w:rsidRDefault="00AE27FC" w:rsidP="00AE27FC">
      <w:pPr>
        <w:ind w:firstLine="708"/>
        <w:jc w:val="both"/>
        <w:rPr>
          <w:rFonts w:ascii="HRTimes" w:hAnsi="HRTimes"/>
          <w:iCs/>
        </w:rPr>
      </w:pPr>
      <w:r>
        <w:rPr>
          <w:rFonts w:ascii="HRTimes" w:hAnsi="HRTimes"/>
          <w:iCs/>
        </w:rPr>
        <w:t>Temeljem članka 18., stavak 1., Zakona o udrugama („Narodne Novine“ broj 74/14, 70/17, 98/19 i 151/22), te članka 28. Statuta LAG-a Vuka-Dunav (14. prosinca 2022. godine), Skupština LAG-a, dana 23. ožujka 2023.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23C1780A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014148">
        <w:rPr>
          <w:b/>
        </w:rPr>
        <w:t>2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7F8F11B2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014148">
        <w:t>2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52F82046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014148">
        <w:t>2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00B2190F" w:rsidR="00391997" w:rsidRPr="00547D8B" w:rsidRDefault="008E2AAD" w:rsidP="00391997">
      <w:r w:rsidRPr="00547D8B">
        <w:t>URBROJ:</w:t>
      </w:r>
      <w:r w:rsidR="00DC15B2">
        <w:t xml:space="preserve"> </w:t>
      </w:r>
      <w:r w:rsidR="00AE27FC">
        <w:t>SK</w:t>
      </w:r>
      <w:r w:rsidR="00DC15B2">
        <w:t>/</w:t>
      </w:r>
      <w:r w:rsidR="00AA6711">
        <w:t>2</w:t>
      </w:r>
      <w:r w:rsidR="00014148">
        <w:t>3</w:t>
      </w:r>
      <w:r w:rsidR="00DC15B2">
        <w:t>-</w:t>
      </w:r>
      <w:r w:rsidR="00520E56">
        <w:t>3</w:t>
      </w:r>
    </w:p>
    <w:p w14:paraId="0770A07C" w14:textId="6C54A317" w:rsidR="00391997" w:rsidRPr="00547D8B" w:rsidRDefault="00391997" w:rsidP="00391997">
      <w:r w:rsidRPr="00547D8B">
        <w:t xml:space="preserve">U Antunovcu, </w:t>
      </w:r>
      <w:r w:rsidR="00AE27FC" w:rsidRPr="00AE27FC">
        <w:t>23</w:t>
      </w:r>
      <w:r w:rsidR="00DC15B2" w:rsidRPr="00AE27FC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014148">
        <w:t>3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6825C72" w14:textId="0EEE9021" w:rsidR="00F60F62" w:rsidRDefault="009C2A8A" w:rsidP="009C2A8A">
      <w:pPr>
        <w:ind w:left="5664"/>
      </w:pPr>
      <w:r>
        <w:t xml:space="preserve">Predsjednik LAG-a Vuka – Dunav </w:t>
      </w:r>
    </w:p>
    <w:p w14:paraId="02217602" w14:textId="0E818D38" w:rsidR="00F60F62" w:rsidRDefault="00F60F62" w:rsidP="00F60F62">
      <w:pPr>
        <w:ind w:left="4248" w:firstLine="708"/>
      </w:pPr>
      <w:r>
        <w:t xml:space="preserve">             </w:t>
      </w:r>
      <w:r w:rsidR="00AE27FC">
        <w:t xml:space="preserve"> Davor Tubanjski, bacc. ing. agr.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B28F" w14:textId="77777777" w:rsidR="0024179D" w:rsidRDefault="0024179D" w:rsidP="00547D8B">
      <w:r>
        <w:separator/>
      </w:r>
    </w:p>
  </w:endnote>
  <w:endnote w:type="continuationSeparator" w:id="0">
    <w:p w14:paraId="45659795" w14:textId="77777777" w:rsidR="0024179D" w:rsidRDefault="0024179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F181" w14:textId="77777777" w:rsidR="0024179D" w:rsidRDefault="0024179D" w:rsidP="00547D8B">
      <w:r>
        <w:separator/>
      </w:r>
    </w:p>
  </w:footnote>
  <w:footnote w:type="continuationSeparator" w:id="0">
    <w:p w14:paraId="0F985991" w14:textId="77777777" w:rsidR="0024179D" w:rsidRDefault="0024179D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4148"/>
    <w:rsid w:val="00037C91"/>
    <w:rsid w:val="000653EB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4179D"/>
    <w:rsid w:val="0028696E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20E56"/>
    <w:rsid w:val="00531C57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AE27F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70</cp:revision>
  <cp:lastPrinted>2018-07-03T09:35:00Z</cp:lastPrinted>
  <dcterms:created xsi:type="dcterms:W3CDTF">2014-03-19T09:09:00Z</dcterms:created>
  <dcterms:modified xsi:type="dcterms:W3CDTF">2023-03-16T09:55:00Z</dcterms:modified>
</cp:coreProperties>
</file>